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8D8EC" w14:textId="77777777" w:rsidR="009F6E71" w:rsidRDefault="009F6E71" w:rsidP="009F6E71">
      <w:pPr>
        <w:spacing w:line="24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14:paraId="2F7ACA88" w14:textId="44B36544" w:rsidR="0019587B" w:rsidRPr="00311D53" w:rsidRDefault="009F6E71" w:rsidP="009F6E71">
      <w:pPr>
        <w:spacing w:line="24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AC2E14">
        <w:rPr>
          <w:b/>
          <w:sz w:val="24"/>
          <w:szCs w:val="24"/>
        </w:rPr>
        <w:t>ИЗВЕЩЕНИЕ</w:t>
      </w:r>
      <w:r w:rsidR="00036FB0">
        <w:rPr>
          <w:b/>
          <w:sz w:val="24"/>
          <w:szCs w:val="24"/>
        </w:rPr>
        <w:t xml:space="preserve"> </w:t>
      </w:r>
      <w:r w:rsidR="00311D53" w:rsidRPr="00311D53">
        <w:rPr>
          <w:b/>
          <w:bCs/>
          <w:sz w:val="24"/>
          <w:szCs w:val="24"/>
          <w:shd w:val="clear" w:color="auto" w:fill="FFFFFF"/>
        </w:rPr>
        <w:t>32414307995</w:t>
      </w:r>
    </w:p>
    <w:p w14:paraId="14B8A138" w14:textId="288489B9" w:rsidR="00A66450" w:rsidRPr="00B761A8" w:rsidRDefault="0019587B" w:rsidP="0019587B">
      <w:pPr>
        <w:spacing w:line="240" w:lineRule="auto"/>
        <w:jc w:val="center"/>
        <w:rPr>
          <w:sz w:val="24"/>
          <w:szCs w:val="24"/>
        </w:rPr>
      </w:pPr>
      <w:r w:rsidRPr="00B761A8">
        <w:rPr>
          <w:b/>
          <w:sz w:val="24"/>
          <w:szCs w:val="24"/>
        </w:rPr>
        <w:t xml:space="preserve">о проведении </w:t>
      </w:r>
      <w:r w:rsidR="00F5066E">
        <w:rPr>
          <w:b/>
          <w:sz w:val="24"/>
          <w:szCs w:val="24"/>
        </w:rPr>
        <w:t>конкурса</w:t>
      </w:r>
      <w:r w:rsidR="00A66450" w:rsidRPr="00B761A8">
        <w:rPr>
          <w:b/>
          <w:sz w:val="24"/>
          <w:szCs w:val="24"/>
        </w:rPr>
        <w:t xml:space="preserve"> в электронной форме</w:t>
      </w:r>
    </w:p>
    <w:p w14:paraId="0A0DA4B5" w14:textId="77777777" w:rsidR="007F0ECC" w:rsidRPr="00375C82" w:rsidRDefault="007F0ECC" w:rsidP="0019587B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1"/>
        <w:gridCol w:w="3247"/>
        <w:gridCol w:w="3335"/>
      </w:tblGrid>
      <w:tr w:rsidR="0019587B" w:rsidRPr="00E762E0" w14:paraId="7CBDA65E" w14:textId="77777777" w:rsidTr="00CB36BE">
        <w:tc>
          <w:tcPr>
            <w:tcW w:w="3436" w:type="dxa"/>
            <w:shd w:val="clear" w:color="auto" w:fill="auto"/>
            <w:vAlign w:val="center"/>
          </w:tcPr>
          <w:p w14:paraId="4874728B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365B2094" w14:textId="11ED5FEE" w:rsidR="0019587B" w:rsidRPr="00D81394" w:rsidRDefault="00F5066E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60FD9EB0" w14:textId="65830967" w:rsidR="0019587B" w:rsidRPr="00E762E0" w:rsidRDefault="009D2AAA" w:rsidP="009B146F">
            <w:pPr>
              <w:spacing w:line="240" w:lineRule="auto"/>
              <w:ind w:firstLine="1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  <w:r w:rsidR="00011724" w:rsidRPr="00E762E0">
              <w:rPr>
                <w:sz w:val="24"/>
                <w:szCs w:val="24"/>
              </w:rPr>
              <w:t>.</w:t>
            </w:r>
            <w:r w:rsidR="0019587B" w:rsidRPr="00E762E0">
              <w:rPr>
                <w:sz w:val="24"/>
                <w:szCs w:val="24"/>
              </w:rPr>
              <w:t>20</w:t>
            </w:r>
            <w:r w:rsidR="006E3976" w:rsidRPr="00E762E0">
              <w:rPr>
                <w:sz w:val="24"/>
                <w:szCs w:val="24"/>
              </w:rPr>
              <w:t>2</w:t>
            </w:r>
            <w:r w:rsidR="00AC2E14" w:rsidRPr="00E762E0">
              <w:rPr>
                <w:sz w:val="24"/>
                <w:szCs w:val="24"/>
              </w:rPr>
              <w:t>4</w:t>
            </w:r>
            <w:r w:rsidR="0019587B" w:rsidRPr="00E762E0">
              <w:rPr>
                <w:sz w:val="24"/>
                <w:szCs w:val="24"/>
              </w:rPr>
              <w:t> г.</w:t>
            </w:r>
          </w:p>
        </w:tc>
      </w:tr>
      <w:tr w:rsidR="00C844A7" w:rsidRPr="00E762E0" w14:paraId="6AA3AD6A" w14:textId="77777777" w:rsidTr="00CB36BE">
        <w:tc>
          <w:tcPr>
            <w:tcW w:w="3436" w:type="dxa"/>
            <w:shd w:val="clear" w:color="auto" w:fill="auto"/>
            <w:vAlign w:val="center"/>
          </w:tcPr>
          <w:p w14:paraId="12A45B96" w14:textId="77777777" w:rsidR="00C844A7" w:rsidRPr="00E762E0" w:rsidRDefault="00C844A7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65A51A6" w14:textId="77777777" w:rsidR="00C844A7" w:rsidRPr="00E762E0" w:rsidRDefault="00C844A7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11FB2413" w14:textId="77777777" w:rsidR="00C844A7" w:rsidRPr="00E762E0" w:rsidRDefault="00C844A7" w:rsidP="00C77284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</w:tbl>
    <w:p w14:paraId="2440A469" w14:textId="0765C03F" w:rsidR="0019587B" w:rsidRPr="00E762E0" w:rsidRDefault="00FF77E5" w:rsidP="00993CA4">
      <w:pPr>
        <w:spacing w:line="240" w:lineRule="auto"/>
        <w:ind w:left="284" w:hanging="284"/>
        <w:outlineLvl w:val="0"/>
        <w:rPr>
          <w:sz w:val="24"/>
          <w:szCs w:val="24"/>
        </w:rPr>
      </w:pPr>
      <w:r w:rsidRPr="00E762E0">
        <w:rPr>
          <w:sz w:val="22"/>
          <w:szCs w:val="22"/>
        </w:rPr>
        <w:t xml:space="preserve">1.  </w:t>
      </w:r>
      <w:r w:rsidR="0019587B" w:rsidRPr="00E762E0">
        <w:rPr>
          <w:sz w:val="24"/>
          <w:szCs w:val="24"/>
        </w:rPr>
        <w:t xml:space="preserve">Способ закупки: </w:t>
      </w:r>
      <w:r w:rsidR="00F5066E" w:rsidRPr="00E762E0">
        <w:rPr>
          <w:sz w:val="24"/>
          <w:szCs w:val="24"/>
        </w:rPr>
        <w:t>конкурс</w:t>
      </w:r>
      <w:r w:rsidR="00782C81" w:rsidRPr="00E762E0">
        <w:rPr>
          <w:sz w:val="24"/>
          <w:szCs w:val="24"/>
        </w:rPr>
        <w:t xml:space="preserve"> в электронной форме</w:t>
      </w:r>
    </w:p>
    <w:p w14:paraId="5EF00F02" w14:textId="7F5D26C2" w:rsidR="0019587B" w:rsidRPr="00E762E0" w:rsidRDefault="0046292E" w:rsidP="00993CA4">
      <w:pPr>
        <w:spacing w:before="120" w:line="240" w:lineRule="auto"/>
        <w:ind w:left="284" w:firstLine="0"/>
        <w:outlineLvl w:val="0"/>
        <w:rPr>
          <w:sz w:val="24"/>
          <w:szCs w:val="24"/>
        </w:rPr>
      </w:pPr>
      <w:r w:rsidRPr="00E762E0">
        <w:rPr>
          <w:sz w:val="24"/>
          <w:szCs w:val="24"/>
        </w:rPr>
        <w:t xml:space="preserve">2. </w:t>
      </w:r>
      <w:r w:rsidR="0019587B" w:rsidRPr="00E762E0">
        <w:rPr>
          <w:sz w:val="24"/>
          <w:szCs w:val="24"/>
        </w:rPr>
        <w:t>Наименование Заказчика</w:t>
      </w:r>
      <w:r w:rsidR="008C247A" w:rsidRPr="00E762E0">
        <w:rPr>
          <w:sz w:val="24"/>
          <w:szCs w:val="24"/>
        </w:rPr>
        <w:t xml:space="preserve"> (Организатора)</w:t>
      </w:r>
      <w:r w:rsidR="0019587B" w:rsidRPr="00E762E0">
        <w:rPr>
          <w:sz w:val="24"/>
          <w:szCs w:val="24"/>
        </w:rPr>
        <w:t>:</w:t>
      </w:r>
      <w:r w:rsidR="000E16C7" w:rsidRPr="00E762E0">
        <w:rPr>
          <w:bCs/>
          <w:sz w:val="24"/>
          <w:szCs w:val="24"/>
        </w:rPr>
        <w:t xml:space="preserve"> </w:t>
      </w:r>
      <w:r w:rsidR="00247383" w:rsidRPr="00E762E0">
        <w:rPr>
          <w:bCs/>
          <w:sz w:val="24"/>
          <w:szCs w:val="24"/>
        </w:rPr>
        <w:t>ПАО «Калужская сбытовая компания»</w:t>
      </w:r>
      <w:r w:rsidR="0032333D" w:rsidRPr="00E762E0">
        <w:rPr>
          <w:bCs/>
          <w:sz w:val="24"/>
          <w:szCs w:val="24"/>
        </w:rPr>
        <w:t>.</w:t>
      </w:r>
    </w:p>
    <w:p w14:paraId="2C5EACDA" w14:textId="77777777" w:rsidR="00247383" w:rsidRPr="00E762E0" w:rsidRDefault="0019587B" w:rsidP="00993CA4">
      <w:pPr>
        <w:pStyle w:val="ab"/>
        <w:tabs>
          <w:tab w:val="left" w:pos="1134"/>
        </w:tabs>
        <w:spacing w:line="240" w:lineRule="auto"/>
        <w:ind w:left="284"/>
        <w:rPr>
          <w:sz w:val="24"/>
        </w:rPr>
      </w:pPr>
      <w:r w:rsidRPr="00E762E0">
        <w:rPr>
          <w:sz w:val="24"/>
        </w:rPr>
        <w:t xml:space="preserve">Место нахождения: </w:t>
      </w:r>
      <w:r w:rsidR="00247383" w:rsidRPr="00E762E0">
        <w:rPr>
          <w:bCs/>
          <w:sz w:val="24"/>
        </w:rPr>
        <w:t>248001, г. Калуга, пер. Суворова, д. 8</w:t>
      </w:r>
    </w:p>
    <w:p w14:paraId="54E06D1B" w14:textId="77777777" w:rsidR="00247383" w:rsidRPr="00E762E0" w:rsidRDefault="00937BFC" w:rsidP="00993CA4">
      <w:pPr>
        <w:pStyle w:val="ab"/>
        <w:tabs>
          <w:tab w:val="left" w:pos="1134"/>
        </w:tabs>
        <w:spacing w:line="240" w:lineRule="auto"/>
        <w:ind w:left="284"/>
        <w:rPr>
          <w:sz w:val="24"/>
        </w:rPr>
      </w:pPr>
      <w:r w:rsidRPr="00E762E0">
        <w:rPr>
          <w:sz w:val="24"/>
        </w:rPr>
        <w:t>Юридический и п</w:t>
      </w:r>
      <w:r w:rsidR="0019587B" w:rsidRPr="00E762E0">
        <w:rPr>
          <w:sz w:val="24"/>
        </w:rPr>
        <w:t xml:space="preserve">очтовый адрес: </w:t>
      </w:r>
      <w:r w:rsidR="00247383" w:rsidRPr="00E762E0">
        <w:rPr>
          <w:bCs/>
          <w:sz w:val="24"/>
        </w:rPr>
        <w:t>248001, г. Калуга, пер. Суворова, д. 8</w:t>
      </w:r>
    </w:p>
    <w:p w14:paraId="3F50F390" w14:textId="40C67B93" w:rsidR="006C2FF1" w:rsidRPr="00E762E0" w:rsidRDefault="006C2FF1" w:rsidP="00993CA4">
      <w:pPr>
        <w:pStyle w:val="ab"/>
        <w:spacing w:line="240" w:lineRule="auto"/>
        <w:ind w:left="284"/>
        <w:rPr>
          <w:sz w:val="24"/>
          <w:lang w:val="x-none" w:eastAsia="x-none"/>
        </w:rPr>
      </w:pPr>
      <w:r w:rsidRPr="00E762E0">
        <w:rPr>
          <w:sz w:val="24"/>
          <w:lang w:val="x-none" w:eastAsia="x-none"/>
        </w:rPr>
        <w:t xml:space="preserve">Для справок обращаться: </w:t>
      </w:r>
    </w:p>
    <w:p w14:paraId="1F9CAF29" w14:textId="5388B450" w:rsidR="006C2FF1" w:rsidRPr="00324889" w:rsidRDefault="006C2FF1" w:rsidP="00993CA4">
      <w:pPr>
        <w:autoSpaceDE w:val="0"/>
        <w:autoSpaceDN w:val="0"/>
        <w:adjustRightInd w:val="0"/>
        <w:spacing w:before="60" w:line="240" w:lineRule="auto"/>
        <w:ind w:left="284" w:firstLine="284"/>
        <w:rPr>
          <w:iCs/>
          <w:sz w:val="24"/>
          <w:szCs w:val="24"/>
        </w:rPr>
      </w:pPr>
      <w:r w:rsidRPr="00E762E0">
        <w:rPr>
          <w:iCs/>
          <w:sz w:val="24"/>
          <w:szCs w:val="24"/>
        </w:rPr>
        <w:t xml:space="preserve">- по техническим вопросам </w:t>
      </w:r>
      <w:bookmarkStart w:id="0" w:name="_Hlk166760872"/>
      <w:r w:rsidRPr="00E762E0">
        <w:rPr>
          <w:iCs/>
          <w:sz w:val="24"/>
          <w:szCs w:val="24"/>
        </w:rPr>
        <w:t xml:space="preserve">Харитонов Илья Дмитриевич </w:t>
      </w:r>
      <w:bookmarkEnd w:id="0"/>
      <w:r w:rsidRPr="00E762E0">
        <w:rPr>
          <w:iCs/>
          <w:sz w:val="24"/>
          <w:szCs w:val="24"/>
        </w:rPr>
        <w:t xml:space="preserve">(4842)21-00-88, </w:t>
      </w:r>
      <w:r w:rsidR="00324889" w:rsidRPr="00324889">
        <w:rPr>
          <w:iCs/>
          <w:sz w:val="24"/>
          <w:szCs w:val="24"/>
          <w:lang w:val="en-US"/>
        </w:rPr>
        <w:t>kid</w:t>
      </w:r>
      <w:r w:rsidR="00324889" w:rsidRPr="00324889">
        <w:rPr>
          <w:iCs/>
          <w:sz w:val="24"/>
          <w:szCs w:val="24"/>
        </w:rPr>
        <w:t>@ksk.kaluga.ru</w:t>
      </w:r>
      <w:r w:rsidR="006F1C0C" w:rsidRPr="00324889">
        <w:rPr>
          <w:iCs/>
          <w:sz w:val="24"/>
          <w:szCs w:val="24"/>
        </w:rPr>
        <w:t>,</w:t>
      </w:r>
      <w:r w:rsidR="00324889" w:rsidRPr="00324889">
        <w:rPr>
          <w:iCs/>
          <w:color w:val="0000FF"/>
          <w:sz w:val="24"/>
          <w:szCs w:val="24"/>
        </w:rPr>
        <w:t xml:space="preserve"> </w:t>
      </w:r>
      <w:r w:rsidR="006F1C0C" w:rsidRPr="00E762E0">
        <w:rPr>
          <w:iCs/>
          <w:sz w:val="24"/>
          <w:szCs w:val="24"/>
        </w:rPr>
        <w:t xml:space="preserve">Мезенцев Андрей Анатольевич, тел.: (4842)21-00-90, </w:t>
      </w:r>
      <w:r w:rsidR="006F1C0C" w:rsidRPr="00324889">
        <w:rPr>
          <w:iCs/>
          <w:sz w:val="24"/>
          <w:szCs w:val="24"/>
        </w:rPr>
        <w:t>maa@ksk.kaluga.ru</w:t>
      </w:r>
    </w:p>
    <w:p w14:paraId="58F8752F" w14:textId="77777777" w:rsidR="006C2FF1" w:rsidRPr="00E762E0" w:rsidRDefault="006C2FF1" w:rsidP="00993CA4">
      <w:pPr>
        <w:autoSpaceDE w:val="0"/>
        <w:autoSpaceDN w:val="0"/>
        <w:adjustRightInd w:val="0"/>
        <w:spacing w:before="60" w:line="240" w:lineRule="auto"/>
        <w:ind w:left="284" w:firstLine="284"/>
        <w:rPr>
          <w:iCs/>
          <w:sz w:val="24"/>
          <w:szCs w:val="24"/>
        </w:rPr>
      </w:pPr>
      <w:r w:rsidRPr="00E762E0">
        <w:rPr>
          <w:iCs/>
          <w:color w:val="000000"/>
          <w:sz w:val="24"/>
          <w:szCs w:val="24"/>
        </w:rPr>
        <w:t xml:space="preserve">- по вопросам организации торговой процедуры Семенова Екатерина Евгеньевна, тел. (4842)701-854, </w:t>
      </w:r>
      <w:proofErr w:type="spellStart"/>
      <w:r w:rsidRPr="00E762E0">
        <w:rPr>
          <w:iCs/>
          <w:color w:val="000000"/>
          <w:sz w:val="24"/>
          <w:szCs w:val="24"/>
          <w:lang w:val="en-US"/>
        </w:rPr>
        <w:t>eep</w:t>
      </w:r>
      <w:proofErr w:type="spellEnd"/>
      <w:r w:rsidRPr="00E762E0">
        <w:rPr>
          <w:iCs/>
          <w:color w:val="000000"/>
          <w:sz w:val="24"/>
          <w:szCs w:val="24"/>
        </w:rPr>
        <w:t>@</w:t>
      </w:r>
      <w:proofErr w:type="spellStart"/>
      <w:r w:rsidRPr="00E762E0">
        <w:rPr>
          <w:iCs/>
          <w:color w:val="000000"/>
          <w:sz w:val="24"/>
          <w:szCs w:val="24"/>
          <w:lang w:val="en-US"/>
        </w:rPr>
        <w:t>ksk</w:t>
      </w:r>
      <w:proofErr w:type="spellEnd"/>
      <w:r w:rsidRPr="00E762E0">
        <w:rPr>
          <w:iCs/>
          <w:color w:val="000000"/>
          <w:sz w:val="24"/>
          <w:szCs w:val="24"/>
        </w:rPr>
        <w:t>.</w:t>
      </w:r>
      <w:proofErr w:type="spellStart"/>
      <w:r w:rsidRPr="00E762E0">
        <w:rPr>
          <w:iCs/>
          <w:color w:val="000000"/>
          <w:sz w:val="24"/>
          <w:szCs w:val="24"/>
          <w:lang w:val="en-US"/>
        </w:rPr>
        <w:t>kaluga</w:t>
      </w:r>
      <w:proofErr w:type="spellEnd"/>
      <w:r w:rsidRPr="00E762E0">
        <w:rPr>
          <w:iCs/>
          <w:color w:val="000000"/>
          <w:sz w:val="24"/>
          <w:szCs w:val="24"/>
        </w:rPr>
        <w:t>.</w:t>
      </w:r>
      <w:proofErr w:type="spellStart"/>
      <w:r w:rsidRPr="00E762E0">
        <w:rPr>
          <w:iCs/>
          <w:color w:val="000000"/>
          <w:sz w:val="24"/>
          <w:szCs w:val="24"/>
          <w:lang w:val="en-US"/>
        </w:rPr>
        <w:t>ru</w:t>
      </w:r>
      <w:proofErr w:type="spellEnd"/>
      <w:r w:rsidRPr="00E762E0">
        <w:rPr>
          <w:iCs/>
          <w:color w:val="000000"/>
          <w:sz w:val="24"/>
          <w:szCs w:val="24"/>
        </w:rPr>
        <w:t>.</w:t>
      </w:r>
    </w:p>
    <w:p w14:paraId="36698CFC" w14:textId="172562C6" w:rsidR="0046292E" w:rsidRPr="00E762E0" w:rsidRDefault="0046292E" w:rsidP="00993CA4">
      <w:pPr>
        <w:spacing w:before="120" w:line="240" w:lineRule="auto"/>
        <w:ind w:left="284" w:hanging="284"/>
        <w:outlineLvl w:val="0"/>
        <w:rPr>
          <w:bCs/>
          <w:sz w:val="24"/>
          <w:szCs w:val="24"/>
        </w:rPr>
      </w:pPr>
      <w:r w:rsidRPr="00E762E0">
        <w:rPr>
          <w:sz w:val="24"/>
          <w:szCs w:val="24"/>
        </w:rPr>
        <w:t xml:space="preserve">3. </w:t>
      </w:r>
      <w:r w:rsidR="00FF77E5" w:rsidRPr="00E762E0">
        <w:rPr>
          <w:sz w:val="24"/>
          <w:szCs w:val="24"/>
        </w:rPr>
        <w:t xml:space="preserve"> </w:t>
      </w:r>
      <w:r w:rsidR="0019587B" w:rsidRPr="00E762E0">
        <w:rPr>
          <w:sz w:val="24"/>
          <w:szCs w:val="24"/>
        </w:rPr>
        <w:t xml:space="preserve">Предмет </w:t>
      </w:r>
      <w:r w:rsidR="00F5066E" w:rsidRPr="00E762E0">
        <w:rPr>
          <w:sz w:val="24"/>
          <w:szCs w:val="24"/>
        </w:rPr>
        <w:t>конкурса</w:t>
      </w:r>
      <w:r w:rsidR="0019587B" w:rsidRPr="00E762E0">
        <w:rPr>
          <w:sz w:val="24"/>
          <w:szCs w:val="24"/>
        </w:rPr>
        <w:t xml:space="preserve">: </w:t>
      </w:r>
      <w:r w:rsidR="00247383" w:rsidRPr="00E762E0">
        <w:rPr>
          <w:sz w:val="24"/>
          <w:szCs w:val="24"/>
        </w:rPr>
        <w:t xml:space="preserve">приобретение </w:t>
      </w:r>
      <w:r w:rsidR="00937BFC" w:rsidRPr="00E762E0">
        <w:rPr>
          <w:sz w:val="24"/>
          <w:szCs w:val="24"/>
        </w:rPr>
        <w:t>оборудовани</w:t>
      </w:r>
      <w:r w:rsidR="00247383" w:rsidRPr="00E762E0">
        <w:rPr>
          <w:sz w:val="24"/>
          <w:szCs w:val="24"/>
        </w:rPr>
        <w:t>я</w:t>
      </w:r>
      <w:r w:rsidR="00937BFC" w:rsidRPr="00E762E0">
        <w:rPr>
          <w:sz w:val="24"/>
          <w:szCs w:val="24"/>
        </w:rPr>
        <w:t xml:space="preserve"> </w:t>
      </w:r>
      <w:proofErr w:type="spellStart"/>
      <w:r w:rsidR="00247383" w:rsidRPr="00E762E0">
        <w:rPr>
          <w:sz w:val="24"/>
          <w:szCs w:val="24"/>
        </w:rPr>
        <w:t>электрозарядных</w:t>
      </w:r>
      <w:proofErr w:type="spellEnd"/>
      <w:r w:rsidR="00247383" w:rsidRPr="00E762E0">
        <w:rPr>
          <w:sz w:val="24"/>
          <w:szCs w:val="24"/>
        </w:rPr>
        <w:t xml:space="preserve"> станций</w:t>
      </w:r>
      <w:r w:rsidR="006F1C0C" w:rsidRPr="00E762E0">
        <w:rPr>
          <w:sz w:val="24"/>
          <w:szCs w:val="24"/>
        </w:rPr>
        <w:t xml:space="preserve"> постоянного тока</w:t>
      </w:r>
      <w:r w:rsidR="00BE5C21" w:rsidRPr="00E762E0">
        <w:rPr>
          <w:b/>
          <w:sz w:val="24"/>
          <w:szCs w:val="24"/>
        </w:rPr>
        <w:t>.</w:t>
      </w:r>
    </w:p>
    <w:p w14:paraId="0A527E8F" w14:textId="750D41F5" w:rsidR="0019587B" w:rsidRPr="00E762E0" w:rsidRDefault="0046292E" w:rsidP="00993CA4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E762E0">
        <w:rPr>
          <w:bCs/>
          <w:sz w:val="24"/>
          <w:szCs w:val="24"/>
        </w:rPr>
        <w:t>4.</w:t>
      </w:r>
      <w:r w:rsidR="008C247A" w:rsidRPr="00E762E0">
        <w:rPr>
          <w:bCs/>
          <w:sz w:val="24"/>
          <w:szCs w:val="24"/>
        </w:rPr>
        <w:t xml:space="preserve"> </w:t>
      </w:r>
      <w:r w:rsidR="0019587B" w:rsidRPr="00E762E0">
        <w:rPr>
          <w:sz w:val="24"/>
          <w:szCs w:val="24"/>
        </w:rPr>
        <w:t xml:space="preserve">Объем </w:t>
      </w:r>
      <w:r w:rsidR="00993CA4" w:rsidRPr="00E762E0">
        <w:rPr>
          <w:sz w:val="24"/>
          <w:szCs w:val="24"/>
        </w:rPr>
        <w:t>поставляемого товара (</w:t>
      </w:r>
      <w:r w:rsidR="00192EAD" w:rsidRPr="00E762E0">
        <w:rPr>
          <w:sz w:val="24"/>
          <w:szCs w:val="24"/>
        </w:rPr>
        <w:t>предоставляемых услуг</w:t>
      </w:r>
      <w:r w:rsidR="00993CA4" w:rsidRPr="00E762E0">
        <w:rPr>
          <w:sz w:val="24"/>
          <w:szCs w:val="24"/>
        </w:rPr>
        <w:t>)</w:t>
      </w:r>
      <w:r w:rsidR="0019587B" w:rsidRPr="00E762E0">
        <w:rPr>
          <w:sz w:val="24"/>
          <w:szCs w:val="24"/>
        </w:rPr>
        <w:t xml:space="preserve">: </w:t>
      </w:r>
      <w:r w:rsidR="00937BFC" w:rsidRPr="00E762E0">
        <w:rPr>
          <w:sz w:val="24"/>
          <w:szCs w:val="24"/>
        </w:rPr>
        <w:t>указан в Приложении №1 к Документации</w:t>
      </w:r>
      <w:r w:rsidR="0019587B" w:rsidRPr="00E762E0">
        <w:rPr>
          <w:sz w:val="24"/>
          <w:szCs w:val="24"/>
        </w:rPr>
        <w:t xml:space="preserve"> «Техническ</w:t>
      </w:r>
      <w:r w:rsidR="00CB36BE" w:rsidRPr="00E762E0">
        <w:rPr>
          <w:sz w:val="24"/>
          <w:szCs w:val="24"/>
        </w:rPr>
        <w:t>ое</w:t>
      </w:r>
      <w:r w:rsidR="0019587B" w:rsidRPr="00E762E0">
        <w:rPr>
          <w:sz w:val="24"/>
          <w:szCs w:val="24"/>
        </w:rPr>
        <w:t xml:space="preserve"> </w:t>
      </w:r>
      <w:r w:rsidR="00CB36BE" w:rsidRPr="00E762E0">
        <w:rPr>
          <w:sz w:val="24"/>
          <w:szCs w:val="24"/>
        </w:rPr>
        <w:t>задание</w:t>
      </w:r>
      <w:r w:rsidR="00080141" w:rsidRPr="00E762E0">
        <w:rPr>
          <w:sz w:val="24"/>
          <w:szCs w:val="24"/>
        </w:rPr>
        <w:t>»</w:t>
      </w:r>
      <w:r w:rsidR="0019587B" w:rsidRPr="00E762E0">
        <w:rPr>
          <w:sz w:val="24"/>
          <w:szCs w:val="24"/>
        </w:rPr>
        <w:t>.</w:t>
      </w:r>
    </w:p>
    <w:p w14:paraId="19CDF3B7" w14:textId="443973A9" w:rsidR="0019587B" w:rsidRPr="00E762E0" w:rsidRDefault="0019587B" w:rsidP="00993CA4">
      <w:pPr>
        <w:pStyle w:val="ab"/>
        <w:spacing w:before="120" w:line="240" w:lineRule="auto"/>
        <w:ind w:left="284" w:firstLine="284"/>
        <w:rPr>
          <w:sz w:val="24"/>
        </w:rPr>
      </w:pPr>
      <w:r w:rsidRPr="00E762E0">
        <w:rPr>
          <w:sz w:val="24"/>
        </w:rPr>
        <w:t xml:space="preserve">Подробное описание </w:t>
      </w:r>
      <w:r w:rsidR="00937BFC" w:rsidRPr="00E762E0">
        <w:rPr>
          <w:sz w:val="24"/>
        </w:rPr>
        <w:t xml:space="preserve">процедуры </w:t>
      </w:r>
      <w:r w:rsidRPr="00E762E0">
        <w:rPr>
          <w:sz w:val="24"/>
        </w:rPr>
        <w:t xml:space="preserve">и требования к </w:t>
      </w:r>
      <w:r w:rsidR="00937BFC" w:rsidRPr="00E762E0">
        <w:rPr>
          <w:sz w:val="24"/>
        </w:rPr>
        <w:t xml:space="preserve">Участникам </w:t>
      </w:r>
      <w:r w:rsidRPr="00E762E0">
        <w:rPr>
          <w:sz w:val="24"/>
        </w:rPr>
        <w:t xml:space="preserve">содержатся в </w:t>
      </w:r>
      <w:r w:rsidR="00A66450" w:rsidRPr="00E762E0">
        <w:rPr>
          <w:sz w:val="24"/>
        </w:rPr>
        <w:t>Д</w:t>
      </w:r>
      <w:r w:rsidRPr="00E762E0">
        <w:rPr>
          <w:sz w:val="24"/>
        </w:rPr>
        <w:t xml:space="preserve">окументации, которая является неотъемлемой частью </w:t>
      </w:r>
      <w:r w:rsidR="00937BFC" w:rsidRPr="00E762E0">
        <w:rPr>
          <w:sz w:val="24"/>
        </w:rPr>
        <w:t xml:space="preserve">настоящего </w:t>
      </w:r>
      <w:r w:rsidR="00CB36BE" w:rsidRPr="00E762E0">
        <w:rPr>
          <w:sz w:val="24"/>
        </w:rPr>
        <w:t>Извеще</w:t>
      </w:r>
      <w:r w:rsidRPr="00E762E0">
        <w:rPr>
          <w:sz w:val="24"/>
        </w:rPr>
        <w:t xml:space="preserve">ния о проведении </w:t>
      </w:r>
      <w:r w:rsidR="00F5066E" w:rsidRPr="00E762E0">
        <w:rPr>
          <w:sz w:val="24"/>
        </w:rPr>
        <w:t>конкурса</w:t>
      </w:r>
      <w:r w:rsidRPr="00E762E0">
        <w:rPr>
          <w:sz w:val="24"/>
        </w:rPr>
        <w:t>.</w:t>
      </w:r>
      <w:r w:rsidR="00937BFC" w:rsidRPr="00E762E0">
        <w:rPr>
          <w:sz w:val="24"/>
        </w:rPr>
        <w:t xml:space="preserve"> С условиями договора можно ознакомиться в Приложении №2 к Документации «Проект договора поставки продукции».</w:t>
      </w:r>
    </w:p>
    <w:p w14:paraId="0D0B7D10" w14:textId="18A84D2A" w:rsidR="0019587B" w:rsidRPr="00E762E0" w:rsidRDefault="00A66450" w:rsidP="00993CA4">
      <w:pPr>
        <w:pStyle w:val="ac"/>
        <w:spacing w:before="120"/>
        <w:ind w:left="284"/>
        <w:contextualSpacing w:val="0"/>
        <w:jc w:val="both"/>
        <w:outlineLvl w:val="0"/>
      </w:pPr>
      <w:r w:rsidRPr="00E762E0">
        <w:t xml:space="preserve">5. </w:t>
      </w:r>
      <w:r w:rsidR="00FF77E5" w:rsidRPr="00E762E0">
        <w:t xml:space="preserve"> </w:t>
      </w:r>
      <w:r w:rsidR="0019587B" w:rsidRPr="00E762E0">
        <w:t xml:space="preserve">Место </w:t>
      </w:r>
      <w:r w:rsidR="00993CA4" w:rsidRPr="00E762E0">
        <w:t>поставки товара (</w:t>
      </w:r>
      <w:r w:rsidR="00C33B03" w:rsidRPr="00E762E0">
        <w:t>предоставления услуг</w:t>
      </w:r>
      <w:r w:rsidR="00993CA4" w:rsidRPr="00E762E0">
        <w:t>)</w:t>
      </w:r>
      <w:r w:rsidR="0019587B" w:rsidRPr="00E762E0">
        <w:t xml:space="preserve">: </w:t>
      </w:r>
      <w:r w:rsidR="00C33B03" w:rsidRPr="00E762E0">
        <w:t>Калужская область</w:t>
      </w:r>
      <w:r w:rsidR="00826BB7" w:rsidRPr="00E762E0">
        <w:t>.</w:t>
      </w:r>
    </w:p>
    <w:p w14:paraId="6A7144E3" w14:textId="77777777" w:rsidR="00937BFC" w:rsidRPr="00E762E0" w:rsidRDefault="00A66450" w:rsidP="00993CA4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hanging="284"/>
        <w:outlineLvl w:val="2"/>
        <w:rPr>
          <w:color w:val="000000"/>
          <w:sz w:val="24"/>
          <w:szCs w:val="24"/>
        </w:rPr>
      </w:pPr>
      <w:r w:rsidRPr="00E762E0">
        <w:rPr>
          <w:sz w:val="24"/>
          <w:szCs w:val="24"/>
        </w:rPr>
        <w:t xml:space="preserve">6. </w:t>
      </w:r>
      <w:r w:rsidR="00FF77E5" w:rsidRPr="00E762E0">
        <w:rPr>
          <w:sz w:val="24"/>
          <w:szCs w:val="24"/>
        </w:rPr>
        <w:t xml:space="preserve"> </w:t>
      </w:r>
      <w:r w:rsidR="00192EAD" w:rsidRPr="00E762E0">
        <w:rPr>
          <w:color w:val="000000"/>
          <w:sz w:val="24"/>
          <w:szCs w:val="24"/>
        </w:rPr>
        <w:t xml:space="preserve">Начальная (максимальная) цена договора рассчитана методом сопоставимых рыночных цен (анализ рынка) и составляет: </w:t>
      </w:r>
    </w:p>
    <w:p w14:paraId="688E09F8" w14:textId="13D69E15" w:rsidR="009B146F" w:rsidRPr="00E762E0" w:rsidRDefault="00937BFC" w:rsidP="00993CA4">
      <w:pPr>
        <w:spacing w:line="240" w:lineRule="auto"/>
        <w:ind w:left="284" w:firstLine="284"/>
        <w:rPr>
          <w:sz w:val="24"/>
          <w:szCs w:val="24"/>
        </w:rPr>
      </w:pPr>
      <w:r w:rsidRPr="009D2AAA">
        <w:rPr>
          <w:sz w:val="24"/>
          <w:szCs w:val="24"/>
        </w:rPr>
        <w:t>-</w:t>
      </w:r>
      <w:r w:rsidRPr="009D2AAA">
        <w:rPr>
          <w:sz w:val="24"/>
          <w:szCs w:val="24"/>
        </w:rPr>
        <w:tab/>
      </w:r>
      <w:r w:rsidR="009B146F" w:rsidRPr="009D2AAA">
        <w:rPr>
          <w:snapToGrid/>
          <w:sz w:val="24"/>
          <w:szCs w:val="24"/>
        </w:rPr>
        <w:t>12 914 250 (двенадцать миллионов девятьсот четырнадцать тысяч двести пятьдесят)</w:t>
      </w:r>
      <w:r w:rsidR="009B146F" w:rsidRPr="00E762E0">
        <w:rPr>
          <w:bCs/>
          <w:snapToGrid/>
          <w:sz w:val="24"/>
          <w:szCs w:val="24"/>
        </w:rPr>
        <w:t xml:space="preserve"> рублей, 00 коп. в том числе НДС 20%.     </w:t>
      </w:r>
      <w:r w:rsidR="009B146F" w:rsidRPr="00E762E0">
        <w:rPr>
          <w:sz w:val="24"/>
          <w:szCs w:val="24"/>
        </w:rPr>
        <w:t>- 10 761 875 (десять миллионов сто пятьдесят две тысячи триста семьдесят пять) рублей 00 коп. (без НДС).</w:t>
      </w:r>
    </w:p>
    <w:p w14:paraId="26C9E78D" w14:textId="7D380112" w:rsidR="00192EAD" w:rsidRPr="00E762E0" w:rsidRDefault="00192EAD" w:rsidP="00993CA4">
      <w:pPr>
        <w:spacing w:before="120" w:line="240" w:lineRule="auto"/>
        <w:ind w:left="284" w:firstLine="0"/>
        <w:rPr>
          <w:sz w:val="24"/>
        </w:rPr>
      </w:pPr>
      <w:r w:rsidRPr="00E762E0">
        <w:rPr>
          <w:sz w:val="24"/>
          <w:szCs w:val="24"/>
        </w:rPr>
        <w:t>7.  О</w:t>
      </w:r>
      <w:r w:rsidRPr="00E762E0">
        <w:rPr>
          <w:sz w:val="24"/>
        </w:rPr>
        <w:t>беспечение заявки на участие в закупке: не требуется.</w:t>
      </w:r>
    </w:p>
    <w:p w14:paraId="2AC4DFEB" w14:textId="1067BA32" w:rsidR="00192EAD" w:rsidRPr="008E0C00" w:rsidRDefault="00192EAD" w:rsidP="00993CA4">
      <w:pPr>
        <w:spacing w:line="240" w:lineRule="auto"/>
        <w:ind w:left="284" w:right="284" w:firstLine="0"/>
        <w:outlineLvl w:val="0"/>
        <w:rPr>
          <w:sz w:val="24"/>
          <w:szCs w:val="24"/>
        </w:rPr>
      </w:pPr>
      <w:r w:rsidRPr="00E762E0">
        <w:rPr>
          <w:sz w:val="24"/>
        </w:rPr>
        <w:t xml:space="preserve">     Обеспечение исполнения договора: не требуется.</w:t>
      </w:r>
    </w:p>
    <w:p w14:paraId="2BBA49FC" w14:textId="2CF17756" w:rsidR="00F366D1" w:rsidRPr="00196EE3" w:rsidRDefault="00192EAD" w:rsidP="00993CA4">
      <w:pPr>
        <w:pStyle w:val="ac"/>
        <w:spacing w:before="60" w:after="60"/>
        <w:ind w:left="284"/>
        <w:contextualSpacing w:val="0"/>
        <w:jc w:val="both"/>
        <w:outlineLvl w:val="0"/>
      </w:pPr>
      <w:r>
        <w:t>8</w:t>
      </w:r>
      <w:r w:rsidR="00FF77E5" w:rsidRPr="00196EE3">
        <w:t xml:space="preserve">. </w:t>
      </w:r>
      <w:r w:rsidR="00C95432" w:rsidRPr="00196EE3">
        <w:t xml:space="preserve"> </w:t>
      </w:r>
      <w:r w:rsidR="00F366D1" w:rsidRPr="00196EE3">
        <w:t>Срок, место и порядок предоставления закупочной документации:</w:t>
      </w:r>
    </w:p>
    <w:p w14:paraId="24B51234" w14:textId="7891FE53" w:rsidR="00F366D1" w:rsidRPr="00196EE3" w:rsidRDefault="00F366D1" w:rsidP="00993CA4">
      <w:pPr>
        <w:pStyle w:val="ab"/>
        <w:spacing w:after="60" w:line="240" w:lineRule="auto"/>
        <w:ind w:left="284"/>
        <w:rPr>
          <w:sz w:val="24"/>
        </w:rPr>
      </w:pPr>
      <w:r w:rsidRPr="00196EE3">
        <w:rPr>
          <w:sz w:val="24"/>
        </w:rPr>
        <w:t>Закупочная документация находится в открытом доступе</w:t>
      </w:r>
      <w:r w:rsidR="00EE24F5" w:rsidRPr="00196EE3">
        <w:rPr>
          <w:sz w:val="24"/>
        </w:rPr>
        <w:t xml:space="preserve"> </w:t>
      </w:r>
      <w:r w:rsidR="009D2AAA">
        <w:rPr>
          <w:sz w:val="24"/>
        </w:rPr>
        <w:t xml:space="preserve">в ЕИС, </w:t>
      </w:r>
      <w:r w:rsidR="00EE24F5" w:rsidRPr="00196EE3">
        <w:rPr>
          <w:sz w:val="24"/>
        </w:rPr>
        <w:t xml:space="preserve">на </w:t>
      </w:r>
      <w:r w:rsidR="009B146F">
        <w:rPr>
          <w:sz w:val="24"/>
        </w:rPr>
        <w:t xml:space="preserve">официальном </w:t>
      </w:r>
      <w:r w:rsidR="00EE24F5" w:rsidRPr="00196EE3">
        <w:rPr>
          <w:bCs/>
          <w:sz w:val="24"/>
        </w:rPr>
        <w:t>сайте</w:t>
      </w:r>
      <w:r w:rsidR="00642A42">
        <w:rPr>
          <w:sz w:val="24"/>
        </w:rPr>
        <w:t xml:space="preserve">, </w:t>
      </w:r>
      <w:r w:rsidR="00642A42" w:rsidRPr="004632F5">
        <w:rPr>
          <w:sz w:val="24"/>
        </w:rPr>
        <w:t xml:space="preserve">на официальном сайте Заказчика </w:t>
      </w:r>
      <w:r w:rsidR="00642A42" w:rsidRPr="00324889">
        <w:rPr>
          <w:sz w:val="24"/>
        </w:rPr>
        <w:t>https://ks</w:t>
      </w:r>
      <w:r w:rsidR="00642A42" w:rsidRPr="00324889">
        <w:rPr>
          <w:sz w:val="24"/>
          <w:lang w:val="en-US"/>
        </w:rPr>
        <w:t>k</w:t>
      </w:r>
      <w:r w:rsidR="00642A42" w:rsidRPr="00324889">
        <w:rPr>
          <w:sz w:val="24"/>
        </w:rPr>
        <w:t>kaluga.ru</w:t>
      </w:r>
      <w:r w:rsidR="00EE24F5" w:rsidRPr="00196EE3">
        <w:rPr>
          <w:sz w:val="24"/>
        </w:rPr>
        <w:t xml:space="preserve"> и</w:t>
      </w:r>
      <w:bookmarkStart w:id="1" w:name="_Hlk65836789"/>
      <w:r w:rsidR="00EE24F5" w:rsidRPr="00196EE3">
        <w:rPr>
          <w:sz w:val="24"/>
        </w:rPr>
        <w:t xml:space="preserve"> на электронной торговой площадке Газпромбанка (ЭТП ГПБ) https://etpgpb.ru</w:t>
      </w:r>
      <w:bookmarkEnd w:id="1"/>
      <w:r w:rsidRPr="00196EE3">
        <w:rPr>
          <w:color w:val="000000" w:themeColor="text1"/>
          <w:sz w:val="24"/>
          <w:u w:val="single"/>
        </w:rPr>
        <w:t>,</w:t>
      </w:r>
      <w:r w:rsidR="006E3976" w:rsidRPr="00196EE3">
        <w:rPr>
          <w:sz w:val="24"/>
        </w:rPr>
        <w:t xml:space="preserve"> </w:t>
      </w:r>
      <w:r w:rsidRPr="00196EE3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7BFE8085" w:rsidR="00F366D1" w:rsidRPr="009D2AAA" w:rsidRDefault="00192EAD" w:rsidP="00993CA4">
      <w:pPr>
        <w:pStyle w:val="ac"/>
        <w:spacing w:beforeLines="120" w:before="288"/>
        <w:ind w:left="284" w:hanging="284"/>
        <w:contextualSpacing w:val="0"/>
        <w:jc w:val="both"/>
        <w:outlineLvl w:val="0"/>
        <w:rPr>
          <w:color w:val="000000" w:themeColor="text1"/>
        </w:rPr>
      </w:pPr>
      <w:r>
        <w:t>9</w:t>
      </w:r>
      <w:r w:rsidR="00FF77E5" w:rsidRPr="00196EE3">
        <w:t xml:space="preserve">. </w:t>
      </w:r>
      <w:r w:rsidR="00F366D1" w:rsidRPr="009D2AAA">
        <w:rPr>
          <w:color w:val="000000" w:themeColor="text1"/>
        </w:rPr>
        <w:t>Место подачи и срок окончания подачи заявок на участие в закупке: до 09:</w:t>
      </w:r>
      <w:r w:rsidR="006E3976" w:rsidRPr="009D2AAA">
        <w:rPr>
          <w:color w:val="000000" w:themeColor="text1"/>
        </w:rPr>
        <w:t>0</w:t>
      </w:r>
      <w:r w:rsidR="00F366D1" w:rsidRPr="009D2AAA">
        <w:rPr>
          <w:color w:val="000000" w:themeColor="text1"/>
        </w:rPr>
        <w:t xml:space="preserve">0 (по московскому времени) </w:t>
      </w:r>
      <w:r w:rsidR="009D2AAA" w:rsidRPr="009D2AAA">
        <w:rPr>
          <w:color w:val="000000" w:themeColor="text1"/>
        </w:rPr>
        <w:t>27.12</w:t>
      </w:r>
      <w:r w:rsidR="00011724" w:rsidRPr="009D2AAA">
        <w:rPr>
          <w:color w:val="000000" w:themeColor="text1"/>
        </w:rPr>
        <w:t>.</w:t>
      </w:r>
      <w:r w:rsidR="00F366D1" w:rsidRPr="009D2AAA">
        <w:rPr>
          <w:color w:val="000000" w:themeColor="text1"/>
        </w:rPr>
        <w:t>20</w:t>
      </w:r>
      <w:r w:rsidR="006E3976" w:rsidRPr="009D2AAA">
        <w:rPr>
          <w:color w:val="000000" w:themeColor="text1"/>
        </w:rPr>
        <w:t>2</w:t>
      </w:r>
      <w:r w:rsidR="00AC2E14" w:rsidRPr="009D2AAA">
        <w:rPr>
          <w:color w:val="000000" w:themeColor="text1"/>
        </w:rPr>
        <w:t>4</w:t>
      </w:r>
      <w:r w:rsidR="00F366D1" w:rsidRPr="009D2AAA">
        <w:rPr>
          <w:color w:val="000000" w:themeColor="text1"/>
        </w:rPr>
        <w:t xml:space="preserve"> года на </w:t>
      </w:r>
      <w:r w:rsidR="006E3976" w:rsidRPr="009D2AAA">
        <w:rPr>
          <w:color w:val="000000" w:themeColor="text1"/>
        </w:rPr>
        <w:t>ЭТП ГПБ.</w:t>
      </w:r>
    </w:p>
    <w:p w14:paraId="4A4F0ADE" w14:textId="551E1EEA" w:rsidR="00F366D1" w:rsidRPr="00AC2E14" w:rsidRDefault="00192EAD" w:rsidP="00993CA4">
      <w:pPr>
        <w:pStyle w:val="ac"/>
        <w:spacing w:beforeLines="120" w:before="288"/>
        <w:ind w:left="284" w:hanging="284"/>
        <w:contextualSpacing w:val="0"/>
        <w:jc w:val="both"/>
        <w:outlineLvl w:val="0"/>
        <w:rPr>
          <w:color w:val="000000" w:themeColor="text1"/>
        </w:rPr>
      </w:pPr>
      <w:r w:rsidRPr="009D2AAA">
        <w:rPr>
          <w:color w:val="000000" w:themeColor="text1"/>
        </w:rPr>
        <w:t>10</w:t>
      </w:r>
      <w:r w:rsidR="00FF77E5" w:rsidRPr="009D2AAA">
        <w:rPr>
          <w:color w:val="000000" w:themeColor="text1"/>
        </w:rPr>
        <w:t>.</w:t>
      </w:r>
      <w:r w:rsidR="00591A28" w:rsidRPr="009D2AAA">
        <w:rPr>
          <w:color w:val="000000" w:themeColor="text1"/>
        </w:rPr>
        <w:t xml:space="preserve"> </w:t>
      </w:r>
      <w:r w:rsidR="00F366D1" w:rsidRPr="009D2AAA">
        <w:rPr>
          <w:color w:val="000000" w:themeColor="text1"/>
        </w:rPr>
        <w:t xml:space="preserve">Дата и место подведения итогов: </w:t>
      </w:r>
      <w:r w:rsidR="00CA7F5D" w:rsidRPr="009D2AAA">
        <w:rPr>
          <w:color w:val="000000" w:themeColor="text1"/>
        </w:rPr>
        <w:t xml:space="preserve">не позднее </w:t>
      </w:r>
      <w:r w:rsidR="009D2AAA" w:rsidRPr="009D2AAA">
        <w:rPr>
          <w:color w:val="000000" w:themeColor="text1"/>
        </w:rPr>
        <w:t>14.01.2025</w:t>
      </w:r>
      <w:r w:rsidR="00F366D1" w:rsidRPr="009D2AAA">
        <w:rPr>
          <w:color w:val="000000" w:themeColor="text1"/>
        </w:rPr>
        <w:t xml:space="preserve"> года.</w:t>
      </w:r>
      <w:r w:rsidR="00F366D1" w:rsidRPr="00AC2E14">
        <w:rPr>
          <w:color w:val="000000" w:themeColor="text1"/>
        </w:rPr>
        <w:t xml:space="preserve"> </w:t>
      </w:r>
      <w:r w:rsidR="008C247A" w:rsidRPr="00AC2E14">
        <w:rPr>
          <w:color w:val="000000" w:themeColor="text1"/>
        </w:rPr>
        <w:t>Заказчик</w:t>
      </w:r>
      <w:r w:rsidR="00F366D1" w:rsidRPr="00AC2E14">
        <w:rPr>
          <w:color w:val="000000" w:themeColor="text1"/>
        </w:rPr>
        <w:t xml:space="preserve"> вправе, при необходимости, изменить данный срок.</w:t>
      </w:r>
    </w:p>
    <w:p w14:paraId="5560B28D" w14:textId="018F7BEE" w:rsidR="00F366D1" w:rsidRPr="00196EE3" w:rsidRDefault="00F366D1" w:rsidP="009F6E71">
      <w:pPr>
        <w:pStyle w:val="ac"/>
        <w:spacing w:before="120"/>
        <w:ind w:left="284"/>
        <w:contextualSpacing w:val="0"/>
        <w:jc w:val="both"/>
        <w:outlineLvl w:val="0"/>
      </w:pPr>
      <w:r w:rsidRPr="00196EE3">
        <w:t xml:space="preserve">Протокол подведения итогов закупки размещается </w:t>
      </w:r>
      <w:r w:rsidR="009D2AAA">
        <w:t xml:space="preserve">в ЕИС, </w:t>
      </w:r>
      <w:r w:rsidR="00EE24F5" w:rsidRPr="00196EE3">
        <w:t xml:space="preserve">на </w:t>
      </w:r>
      <w:r w:rsidR="009B146F">
        <w:t xml:space="preserve">официальном </w:t>
      </w:r>
      <w:r w:rsidR="00EE24F5" w:rsidRPr="00196EE3">
        <w:rPr>
          <w:bCs/>
        </w:rPr>
        <w:t>сайте</w:t>
      </w:r>
      <w:r w:rsidR="00642A42">
        <w:t xml:space="preserve">, </w:t>
      </w:r>
      <w:r w:rsidR="00642A42" w:rsidRPr="004632F5">
        <w:t xml:space="preserve">на официальном сайте Заказчика </w:t>
      </w:r>
      <w:r w:rsidR="00642A42" w:rsidRPr="00324889">
        <w:t>https://ks</w:t>
      </w:r>
      <w:r w:rsidR="00642A42" w:rsidRPr="00324889">
        <w:rPr>
          <w:lang w:val="en-US"/>
        </w:rPr>
        <w:t>k</w:t>
      </w:r>
      <w:r w:rsidR="00642A42" w:rsidRPr="00324889">
        <w:t>kaluga.ru</w:t>
      </w:r>
      <w:r w:rsidR="00EE24F5" w:rsidRPr="00196EE3">
        <w:t xml:space="preserve"> и на электронной торговой площадке Газпромбанка (ЭТП ГПБ) https://etpgpb.ru</w:t>
      </w:r>
      <w:r w:rsidR="009D2AAA">
        <w:t>.</w:t>
      </w:r>
    </w:p>
    <w:p w14:paraId="79AEA522" w14:textId="20BC2DC2" w:rsidR="00F366D1" w:rsidRDefault="00192EAD" w:rsidP="009F6E71">
      <w:pPr>
        <w:pStyle w:val="ac"/>
        <w:spacing w:before="120"/>
        <w:ind w:left="284" w:hanging="284"/>
        <w:contextualSpacing w:val="0"/>
        <w:jc w:val="both"/>
        <w:outlineLvl w:val="0"/>
      </w:pPr>
      <w:r>
        <w:t>11.</w:t>
      </w:r>
      <w:r w:rsidR="00C95432" w:rsidRPr="00196EE3">
        <w:t xml:space="preserve"> </w:t>
      </w:r>
      <w:r w:rsidR="00035EE4">
        <w:t>Заказчик</w:t>
      </w:r>
      <w:r w:rsidR="00F366D1" w:rsidRPr="00196EE3">
        <w:t xml:space="preserve"> вправе отменить проведение закупочной процедуры до </w:t>
      </w:r>
      <w:r w:rsidR="00C95432" w:rsidRPr="00196EE3">
        <w:t xml:space="preserve">  </w:t>
      </w:r>
      <w:r w:rsidR="00F366D1" w:rsidRPr="00196EE3">
        <w:t xml:space="preserve">наступления даты и времени окончания срока подачи заявок на участие в </w:t>
      </w:r>
      <w:r w:rsidR="009D2AAA">
        <w:t>конкурсе</w:t>
      </w:r>
      <w:r w:rsidR="00F366D1" w:rsidRPr="00196EE3">
        <w:t>.</w:t>
      </w:r>
    </w:p>
    <w:p w14:paraId="3C02085B" w14:textId="50D5E632" w:rsidR="00F366D1" w:rsidRPr="00196EE3" w:rsidRDefault="00FF77E5" w:rsidP="00993CA4">
      <w:pPr>
        <w:pStyle w:val="ac"/>
        <w:spacing w:before="120"/>
        <w:ind w:left="284" w:hanging="284"/>
        <w:contextualSpacing w:val="0"/>
        <w:jc w:val="both"/>
        <w:outlineLvl w:val="0"/>
      </w:pPr>
      <w:r w:rsidRPr="00196EE3">
        <w:t>1</w:t>
      </w:r>
      <w:r w:rsidR="00192EAD">
        <w:t>2</w:t>
      </w:r>
      <w:r w:rsidRPr="00196EE3">
        <w:t xml:space="preserve">. </w:t>
      </w:r>
      <w:r w:rsidR="00F366D1" w:rsidRPr="00196EE3">
        <w:t xml:space="preserve">Договор по результатам </w:t>
      </w:r>
      <w:r w:rsidR="009B146F">
        <w:t>конкурса</w:t>
      </w:r>
      <w:r w:rsidR="00F366D1" w:rsidRPr="00196EE3">
        <w:t xml:space="preserve"> между Заказчиком и Победителем закупки будет </w:t>
      </w:r>
      <w:r w:rsidR="00F366D1" w:rsidRPr="00196EE3">
        <w:lastRenderedPageBreak/>
        <w:t>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запроса предложений.</w:t>
      </w:r>
    </w:p>
    <w:p w14:paraId="35076067" w14:textId="68530A01" w:rsidR="00F366D1" w:rsidRPr="00196EE3" w:rsidRDefault="00FF77E5" w:rsidP="00993CA4">
      <w:pPr>
        <w:pStyle w:val="ac"/>
        <w:spacing w:before="120"/>
        <w:ind w:left="284" w:hanging="284"/>
        <w:contextualSpacing w:val="0"/>
        <w:jc w:val="both"/>
        <w:outlineLvl w:val="0"/>
      </w:pPr>
      <w:r w:rsidRPr="00196EE3">
        <w:t>1</w:t>
      </w:r>
      <w:r w:rsidR="00192EAD">
        <w:t>3</w:t>
      </w:r>
      <w:r w:rsidRPr="00196EE3">
        <w:t xml:space="preserve">. </w:t>
      </w:r>
      <w:r w:rsidR="00F366D1" w:rsidRPr="00196EE3">
        <w:t xml:space="preserve">Подробные условия </w:t>
      </w:r>
      <w:r w:rsidR="009B146F">
        <w:t>конкурса</w:t>
      </w:r>
      <w:r w:rsidR="00F366D1" w:rsidRPr="00196EE3">
        <w:t xml:space="preserve">, а также условия заключения договора содержатся в документации, которая является неотъемлемой частью </w:t>
      </w:r>
      <w:r w:rsidR="009B146F">
        <w:t xml:space="preserve">настоящего </w:t>
      </w:r>
      <w:r w:rsidR="00F366D1" w:rsidRPr="00196EE3">
        <w:t>извещения.</w:t>
      </w:r>
    </w:p>
    <w:p w14:paraId="07CB9E43" w14:textId="49297188" w:rsidR="007754A6" w:rsidRPr="007754A6" w:rsidRDefault="007754A6" w:rsidP="009F6E71">
      <w:pPr>
        <w:pStyle w:val="3"/>
        <w:spacing w:before="120" w:line="240" w:lineRule="auto"/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</w:pPr>
    </w:p>
    <w:p w14:paraId="77069E33" w14:textId="7B0507A4" w:rsidR="00F366D1" w:rsidRPr="00196EE3" w:rsidRDefault="00F366D1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196EE3">
        <w:t xml:space="preserve"> </w:t>
      </w:r>
    </w:p>
    <w:p w14:paraId="4E991B00" w14:textId="77777777" w:rsidR="006E3976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0B254340" w14:textId="77777777" w:rsidR="00CE64DB" w:rsidRDefault="00CE64DB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03ED0C1B" w14:textId="77777777" w:rsidR="00CE64DB" w:rsidRPr="00196EE3" w:rsidRDefault="00CE64DB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FF11AA4" w14:textId="77777777" w:rsidR="00642A42" w:rsidRPr="004632F5" w:rsidRDefault="00642A42" w:rsidP="00642A42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Председатель закупочной комиссии по направлению</w:t>
      </w:r>
    </w:p>
    <w:p w14:paraId="6F97F751" w14:textId="77777777" w:rsidR="00642A42" w:rsidRPr="004632F5" w:rsidRDefault="00642A42" w:rsidP="00642A42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 xml:space="preserve">деятельность»   </w:t>
      </w:r>
      <w:proofErr w:type="gramEnd"/>
      <w:r w:rsidRPr="004632F5">
        <w:rPr>
          <w:b/>
          <w:sz w:val="24"/>
          <w:szCs w:val="24"/>
        </w:rPr>
        <w:t xml:space="preserve">                                                        С.Г. Салтыков</w:t>
      </w:r>
    </w:p>
    <w:sectPr w:rsidR="00642A42" w:rsidRPr="004632F5" w:rsidSect="00945763">
      <w:pgSz w:w="11906" w:h="16838" w:code="9"/>
      <w:pgMar w:top="567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D8AA9" w14:textId="77777777" w:rsidR="00435884" w:rsidRDefault="00435884" w:rsidP="0019587B">
      <w:pPr>
        <w:spacing w:line="240" w:lineRule="auto"/>
      </w:pPr>
      <w:r>
        <w:separator/>
      </w:r>
    </w:p>
  </w:endnote>
  <w:endnote w:type="continuationSeparator" w:id="0">
    <w:p w14:paraId="621152D2" w14:textId="77777777" w:rsidR="00435884" w:rsidRDefault="00435884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A4B9D" w14:textId="77777777" w:rsidR="00435884" w:rsidRDefault="00435884" w:rsidP="0019587B">
      <w:pPr>
        <w:spacing w:line="240" w:lineRule="auto"/>
      </w:pPr>
      <w:r>
        <w:separator/>
      </w:r>
    </w:p>
  </w:footnote>
  <w:footnote w:type="continuationSeparator" w:id="0">
    <w:p w14:paraId="5933C37A" w14:textId="77777777" w:rsidR="00435884" w:rsidRDefault="00435884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803573009">
    <w:abstractNumId w:val="0"/>
  </w:num>
  <w:num w:numId="2" w16cid:durableId="920912027">
    <w:abstractNumId w:val="2"/>
  </w:num>
  <w:num w:numId="3" w16cid:durableId="1741519605">
    <w:abstractNumId w:val="1"/>
  </w:num>
  <w:num w:numId="4" w16cid:durableId="1631781311">
    <w:abstractNumId w:val="3"/>
  </w:num>
  <w:num w:numId="5" w16cid:durableId="1992369141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11724"/>
    <w:rsid w:val="00024C34"/>
    <w:rsid w:val="00035EE4"/>
    <w:rsid w:val="00036462"/>
    <w:rsid w:val="00036FB0"/>
    <w:rsid w:val="00050BF3"/>
    <w:rsid w:val="00065A9D"/>
    <w:rsid w:val="00074385"/>
    <w:rsid w:val="00080141"/>
    <w:rsid w:val="000A23FB"/>
    <w:rsid w:val="000C3F89"/>
    <w:rsid w:val="000C55C5"/>
    <w:rsid w:val="000E16C7"/>
    <w:rsid w:val="000F290C"/>
    <w:rsid w:val="001072E6"/>
    <w:rsid w:val="0011263A"/>
    <w:rsid w:val="0011348A"/>
    <w:rsid w:val="00125F39"/>
    <w:rsid w:val="001334B2"/>
    <w:rsid w:val="001528F9"/>
    <w:rsid w:val="00192EAD"/>
    <w:rsid w:val="0019587B"/>
    <w:rsid w:val="00196EE3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47383"/>
    <w:rsid w:val="002545AD"/>
    <w:rsid w:val="0027405E"/>
    <w:rsid w:val="00287E57"/>
    <w:rsid w:val="00290D09"/>
    <w:rsid w:val="002951F4"/>
    <w:rsid w:val="002A1531"/>
    <w:rsid w:val="002B2409"/>
    <w:rsid w:val="002E46D3"/>
    <w:rsid w:val="002F3BFD"/>
    <w:rsid w:val="002F6CB9"/>
    <w:rsid w:val="00311D53"/>
    <w:rsid w:val="0032333D"/>
    <w:rsid w:val="00324889"/>
    <w:rsid w:val="00327BC0"/>
    <w:rsid w:val="003417EB"/>
    <w:rsid w:val="00364BC2"/>
    <w:rsid w:val="00366575"/>
    <w:rsid w:val="00374F62"/>
    <w:rsid w:val="00383570"/>
    <w:rsid w:val="003853FD"/>
    <w:rsid w:val="003953EB"/>
    <w:rsid w:val="00396104"/>
    <w:rsid w:val="00396323"/>
    <w:rsid w:val="003C2102"/>
    <w:rsid w:val="003C4C5F"/>
    <w:rsid w:val="003F0242"/>
    <w:rsid w:val="00411FF3"/>
    <w:rsid w:val="004138D5"/>
    <w:rsid w:val="00435884"/>
    <w:rsid w:val="0045039B"/>
    <w:rsid w:val="0046292E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57E3F"/>
    <w:rsid w:val="00577BA7"/>
    <w:rsid w:val="00582FB8"/>
    <w:rsid w:val="00591A28"/>
    <w:rsid w:val="0059288C"/>
    <w:rsid w:val="005A152A"/>
    <w:rsid w:val="005B20F2"/>
    <w:rsid w:val="005B3B4B"/>
    <w:rsid w:val="005C04F0"/>
    <w:rsid w:val="005C379C"/>
    <w:rsid w:val="005E601C"/>
    <w:rsid w:val="006149C3"/>
    <w:rsid w:val="006275BE"/>
    <w:rsid w:val="00633F8C"/>
    <w:rsid w:val="00634E3C"/>
    <w:rsid w:val="00634F76"/>
    <w:rsid w:val="00642A42"/>
    <w:rsid w:val="00656F15"/>
    <w:rsid w:val="006A4E0E"/>
    <w:rsid w:val="006B06CB"/>
    <w:rsid w:val="006C2FF1"/>
    <w:rsid w:val="006D6A9B"/>
    <w:rsid w:val="006D73E3"/>
    <w:rsid w:val="006E3976"/>
    <w:rsid w:val="006F1C0C"/>
    <w:rsid w:val="007239E4"/>
    <w:rsid w:val="00754D64"/>
    <w:rsid w:val="00760CE1"/>
    <w:rsid w:val="007623F1"/>
    <w:rsid w:val="00765F2F"/>
    <w:rsid w:val="0077474A"/>
    <w:rsid w:val="007754A6"/>
    <w:rsid w:val="00782C81"/>
    <w:rsid w:val="00792B31"/>
    <w:rsid w:val="007C1CB4"/>
    <w:rsid w:val="007D601F"/>
    <w:rsid w:val="007F0ECC"/>
    <w:rsid w:val="00812D20"/>
    <w:rsid w:val="008219FD"/>
    <w:rsid w:val="0082380E"/>
    <w:rsid w:val="00826A53"/>
    <w:rsid w:val="00826BB7"/>
    <w:rsid w:val="0084185A"/>
    <w:rsid w:val="00845FF9"/>
    <w:rsid w:val="00847142"/>
    <w:rsid w:val="008520DB"/>
    <w:rsid w:val="0085283B"/>
    <w:rsid w:val="008545A9"/>
    <w:rsid w:val="00864196"/>
    <w:rsid w:val="00877021"/>
    <w:rsid w:val="00881A4B"/>
    <w:rsid w:val="00891324"/>
    <w:rsid w:val="008A3E63"/>
    <w:rsid w:val="008B27D9"/>
    <w:rsid w:val="008C247A"/>
    <w:rsid w:val="008C3818"/>
    <w:rsid w:val="008C66ED"/>
    <w:rsid w:val="008C671C"/>
    <w:rsid w:val="008D06AB"/>
    <w:rsid w:val="008D23F5"/>
    <w:rsid w:val="008D7D59"/>
    <w:rsid w:val="008F44FB"/>
    <w:rsid w:val="00906524"/>
    <w:rsid w:val="009222F3"/>
    <w:rsid w:val="00923114"/>
    <w:rsid w:val="00925B1D"/>
    <w:rsid w:val="00937BFC"/>
    <w:rsid w:val="00945763"/>
    <w:rsid w:val="00951A26"/>
    <w:rsid w:val="00961D4B"/>
    <w:rsid w:val="00964857"/>
    <w:rsid w:val="00975D95"/>
    <w:rsid w:val="009874F1"/>
    <w:rsid w:val="009934F0"/>
    <w:rsid w:val="00993CA4"/>
    <w:rsid w:val="009B146F"/>
    <w:rsid w:val="009B41B3"/>
    <w:rsid w:val="009C5A76"/>
    <w:rsid w:val="009D2AAA"/>
    <w:rsid w:val="009E37E7"/>
    <w:rsid w:val="009E74AB"/>
    <w:rsid w:val="009F6E71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C2E14"/>
    <w:rsid w:val="00AC3EAE"/>
    <w:rsid w:val="00AD502E"/>
    <w:rsid w:val="00AE42BA"/>
    <w:rsid w:val="00AF7478"/>
    <w:rsid w:val="00B00832"/>
    <w:rsid w:val="00B05F40"/>
    <w:rsid w:val="00B270F5"/>
    <w:rsid w:val="00B34C3D"/>
    <w:rsid w:val="00B35704"/>
    <w:rsid w:val="00B43DB5"/>
    <w:rsid w:val="00B761A8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5D7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4187"/>
    <w:rsid w:val="00CA7F5D"/>
    <w:rsid w:val="00CB0CEB"/>
    <w:rsid w:val="00CB36BE"/>
    <w:rsid w:val="00CB7DE0"/>
    <w:rsid w:val="00CC03B2"/>
    <w:rsid w:val="00CC1794"/>
    <w:rsid w:val="00CE507C"/>
    <w:rsid w:val="00CE64DB"/>
    <w:rsid w:val="00CE67C9"/>
    <w:rsid w:val="00CF56C4"/>
    <w:rsid w:val="00D12C6C"/>
    <w:rsid w:val="00D15B8E"/>
    <w:rsid w:val="00D234F3"/>
    <w:rsid w:val="00D4744E"/>
    <w:rsid w:val="00D81394"/>
    <w:rsid w:val="00D85BFC"/>
    <w:rsid w:val="00DB4F12"/>
    <w:rsid w:val="00DC082A"/>
    <w:rsid w:val="00DC2785"/>
    <w:rsid w:val="00DD35BF"/>
    <w:rsid w:val="00E15157"/>
    <w:rsid w:val="00E36040"/>
    <w:rsid w:val="00E63E44"/>
    <w:rsid w:val="00E6745B"/>
    <w:rsid w:val="00E762E0"/>
    <w:rsid w:val="00E82605"/>
    <w:rsid w:val="00E85532"/>
    <w:rsid w:val="00E929DF"/>
    <w:rsid w:val="00E944DF"/>
    <w:rsid w:val="00EB7C97"/>
    <w:rsid w:val="00EC1B86"/>
    <w:rsid w:val="00EC4038"/>
    <w:rsid w:val="00EC6499"/>
    <w:rsid w:val="00EE24F5"/>
    <w:rsid w:val="00F072AC"/>
    <w:rsid w:val="00F2139D"/>
    <w:rsid w:val="00F23C1C"/>
    <w:rsid w:val="00F24190"/>
    <w:rsid w:val="00F366D1"/>
    <w:rsid w:val="00F42375"/>
    <w:rsid w:val="00F44232"/>
    <w:rsid w:val="00F5066E"/>
    <w:rsid w:val="00F60BA2"/>
    <w:rsid w:val="00F62FF4"/>
    <w:rsid w:val="00F64553"/>
    <w:rsid w:val="00F7032A"/>
    <w:rsid w:val="00F86186"/>
    <w:rsid w:val="00FB2D21"/>
    <w:rsid w:val="00FD0387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4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192EAD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7754A6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7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90</cp:revision>
  <cp:lastPrinted>2017-06-23T05:27:00Z</cp:lastPrinted>
  <dcterms:created xsi:type="dcterms:W3CDTF">2015-01-21T07:09:00Z</dcterms:created>
  <dcterms:modified xsi:type="dcterms:W3CDTF">2024-12-09T13:41:00Z</dcterms:modified>
</cp:coreProperties>
</file>